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3F396" w14:textId="77777777" w:rsidR="008C7171" w:rsidRDefault="008C7171" w:rsidP="008C7171">
      <w:pPr>
        <w:suppressAutoHyphens/>
        <w:spacing w:after="240"/>
        <w:jc w:val="both"/>
        <w:rPr>
          <w:rFonts w:ascii="Verdana" w:hAnsi="Verdana"/>
          <w:b/>
          <w:bCs/>
          <w:snapToGrid w:val="0"/>
          <w:sz w:val="20"/>
          <w:szCs w:val="20"/>
          <w:lang w:val="bg-BG"/>
        </w:rPr>
      </w:pPr>
      <w:r>
        <w:rPr>
          <w:rFonts w:ascii="Verdana" w:hAnsi="Verdana"/>
          <w:b/>
          <w:bCs/>
          <w:snapToGrid w:val="0"/>
          <w:sz w:val="20"/>
          <w:szCs w:val="20"/>
          <w:lang w:val="bg-BG"/>
        </w:rPr>
        <w:t>Приложение 1 Техническа спецификация</w:t>
      </w:r>
    </w:p>
    <w:p w14:paraId="488C83D5" w14:textId="77777777" w:rsidR="009E362F" w:rsidRPr="009E362F" w:rsidRDefault="009E362F" w:rsidP="009E362F">
      <w:pPr>
        <w:numPr>
          <w:ilvl w:val="0"/>
          <w:numId w:val="6"/>
        </w:numPr>
        <w:tabs>
          <w:tab w:val="left" w:pos="426"/>
          <w:tab w:val="left" w:pos="8640"/>
        </w:tabs>
        <w:spacing w:before="60" w:after="60" w:line="276" w:lineRule="auto"/>
        <w:ind w:left="426"/>
        <w:contextualSpacing/>
        <w:rPr>
          <w:rFonts w:ascii="Verdana" w:hAnsi="Verdana"/>
          <w:b/>
          <w:sz w:val="20"/>
          <w:szCs w:val="20"/>
          <w:lang w:val="bg-BG"/>
        </w:rPr>
      </w:pPr>
      <w:r w:rsidRPr="009E362F">
        <w:rPr>
          <w:rFonts w:ascii="Verdana" w:hAnsi="Verdana"/>
          <w:b/>
          <w:sz w:val="20"/>
          <w:szCs w:val="20"/>
          <w:lang w:val="bg-BG"/>
        </w:rPr>
        <w:t xml:space="preserve">ПРЕДМЕТ НА </w:t>
      </w:r>
      <w:hyperlink w:anchor="договор" w:history="1">
        <w:r w:rsidRPr="009E362F">
          <w:rPr>
            <w:rFonts w:ascii="Verdana" w:hAnsi="Verdana"/>
            <w:b/>
            <w:sz w:val="20"/>
            <w:szCs w:val="20"/>
            <w:lang w:val="bg-BG"/>
          </w:rPr>
          <w:t>ДОГОВОРА</w:t>
        </w:r>
      </w:hyperlink>
      <w:r w:rsidRPr="009E362F">
        <w:rPr>
          <w:rFonts w:ascii="Verdana" w:hAnsi="Verdana"/>
          <w:b/>
          <w:sz w:val="20"/>
          <w:szCs w:val="20"/>
          <w:lang w:val="bg-BG"/>
        </w:rPr>
        <w:t>:</w:t>
      </w:r>
    </w:p>
    <w:commentRangeStart w:id="0"/>
    <w:p w14:paraId="51AA5BFE" w14:textId="77777777" w:rsidR="009E362F" w:rsidRPr="009E362F" w:rsidRDefault="009E362F" w:rsidP="009E362F">
      <w:pPr>
        <w:numPr>
          <w:ilvl w:val="0"/>
          <w:numId w:val="7"/>
        </w:numPr>
        <w:spacing w:before="60" w:after="60" w:line="276" w:lineRule="auto"/>
        <w:ind w:hanging="720"/>
        <w:contextualSpacing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Calibri" w:eastAsia="Calibri" w:hAnsi="Calibri"/>
          <w:sz w:val="22"/>
          <w:szCs w:val="22"/>
          <w:lang w:val="bg-BG"/>
        </w:rPr>
        <w:fldChar w:fldCharType="begin"/>
      </w:r>
      <w:r w:rsidRPr="009E362F">
        <w:rPr>
          <w:rFonts w:ascii="Calibri" w:eastAsia="Calibri" w:hAnsi="Calibri"/>
          <w:sz w:val="22"/>
          <w:szCs w:val="22"/>
          <w:lang w:val="bg-BG"/>
        </w:rPr>
        <w:instrText xml:space="preserve"> HYPERLINK \l "възложител" </w:instrText>
      </w:r>
      <w:r w:rsidRPr="009E362F">
        <w:rPr>
          <w:rFonts w:ascii="Calibri" w:eastAsia="Calibri" w:hAnsi="Calibri"/>
          <w:sz w:val="22"/>
          <w:szCs w:val="22"/>
          <w:lang w:val="bg-BG"/>
        </w:rPr>
        <w:fldChar w:fldCharType="separate"/>
      </w:r>
      <w:r w:rsidRPr="009E362F">
        <w:rPr>
          <w:rFonts w:ascii="Verdana" w:hAnsi="Verdana"/>
          <w:sz w:val="20"/>
          <w:szCs w:val="20"/>
          <w:lang w:val="bg-BG"/>
        </w:rPr>
        <w:t>Възложителят</w:t>
      </w:r>
      <w:r w:rsidRPr="009E362F">
        <w:rPr>
          <w:rFonts w:ascii="Verdana" w:hAnsi="Verdana"/>
          <w:sz w:val="20"/>
          <w:szCs w:val="20"/>
          <w:lang w:val="bg-BG"/>
        </w:rPr>
        <w:fldChar w:fldCharType="end"/>
      </w:r>
      <w:r w:rsidRPr="009E362F">
        <w:rPr>
          <w:rFonts w:ascii="Verdana" w:hAnsi="Verdana"/>
          <w:sz w:val="20"/>
          <w:szCs w:val="20"/>
          <w:lang w:val="bg-BG"/>
        </w:rPr>
        <w:t xml:space="preserve"> възлага, а </w:t>
      </w:r>
      <w:hyperlink w:anchor="изпълнител" w:history="1">
        <w:r w:rsidRPr="009E362F">
          <w:rPr>
            <w:rFonts w:ascii="Verdana" w:hAnsi="Verdana"/>
            <w:sz w:val="20"/>
            <w:szCs w:val="20"/>
            <w:lang w:val="bg-BG"/>
          </w:rPr>
          <w:t>Изпълнителят</w:t>
        </w:r>
      </w:hyperlink>
      <w:r w:rsidRPr="009E362F">
        <w:rPr>
          <w:rFonts w:ascii="Verdana" w:hAnsi="Verdana"/>
          <w:sz w:val="20"/>
          <w:szCs w:val="20"/>
          <w:lang w:val="bg-BG"/>
        </w:rPr>
        <w:t xml:space="preserve"> приема и се задължава да изпълни срещу възнаграждение услугата</w:t>
      </w:r>
      <w:r w:rsidRPr="009E362F">
        <w:rPr>
          <w:rFonts w:ascii="Verdana" w:hAnsi="Verdana"/>
          <w:bCs/>
          <w:color w:val="000000"/>
          <w:sz w:val="20"/>
          <w:szCs w:val="20"/>
          <w:lang w:val="ru-RU"/>
        </w:rPr>
        <w:t xml:space="preserve"> </w:t>
      </w:r>
      <w:r w:rsidRPr="009E362F">
        <w:rPr>
          <w:rFonts w:ascii="Verdana" w:hAnsi="Verdana"/>
          <w:bCs/>
          <w:color w:val="000000"/>
          <w:sz w:val="20"/>
          <w:szCs w:val="20"/>
          <w:lang w:val="bg-BG"/>
        </w:rPr>
        <w:t>„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П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>оддържка, ремонт и преустройство на транспортируеми съдове за втечен под налягане хлор», съгласно изискванията на чл.36 от З</w:t>
      </w:r>
      <w:proofErr w:type="spellStart"/>
      <w:r w:rsidRPr="009E362F">
        <w:rPr>
          <w:rFonts w:ascii="Verdana" w:hAnsi="Verdana"/>
          <w:color w:val="000000"/>
          <w:sz w:val="20"/>
          <w:szCs w:val="20"/>
          <w:lang w:val="bg-BG"/>
        </w:rPr>
        <w:t>акона</w:t>
      </w:r>
      <w:proofErr w:type="spellEnd"/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за технически изисквания към продуктите (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>ЗТИП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), както следва:</w:t>
      </w:r>
    </w:p>
    <w:p w14:paraId="0F980268" w14:textId="77777777" w:rsidR="009E362F" w:rsidRPr="009E362F" w:rsidRDefault="009E362F" w:rsidP="009E362F">
      <w:pPr>
        <w:numPr>
          <w:ilvl w:val="0"/>
          <w:numId w:val="7"/>
        </w:numPr>
        <w:spacing w:before="60" w:after="60" w:line="276" w:lineRule="auto"/>
        <w:ind w:hanging="720"/>
        <w:contextualSpacing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Изпълнителят се задължава да спазва всички изисквания на нормативната наредба, касаещи поддръжка, ремонт и преустройство на </w:t>
      </w:r>
      <w:proofErr w:type="spellStart"/>
      <w:r w:rsidRPr="009E362F">
        <w:rPr>
          <w:rFonts w:ascii="Verdana" w:hAnsi="Verdana"/>
          <w:color w:val="000000"/>
          <w:sz w:val="20"/>
          <w:szCs w:val="20"/>
          <w:lang w:val="bg-BG"/>
        </w:rPr>
        <w:t>транспортируеми</w:t>
      </w:r>
      <w:proofErr w:type="spellEnd"/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съдове за втечнен под налягане хлор.</w:t>
      </w:r>
    </w:p>
    <w:p w14:paraId="55A10F2B" w14:textId="77777777" w:rsidR="009E362F" w:rsidRPr="009E362F" w:rsidRDefault="009E362F" w:rsidP="009E362F">
      <w:pPr>
        <w:spacing w:before="60" w:after="60"/>
        <w:jc w:val="both"/>
        <w:rPr>
          <w:rFonts w:ascii="Verdana" w:hAnsi="Verdana"/>
          <w:bCs/>
          <w:color w:val="000000"/>
          <w:sz w:val="20"/>
          <w:szCs w:val="20"/>
          <w:lang w:val="bg-BG"/>
        </w:rPr>
      </w:pPr>
    </w:p>
    <w:p w14:paraId="1ECFD817" w14:textId="77777777" w:rsidR="009E362F" w:rsidRPr="009E362F" w:rsidRDefault="009E362F" w:rsidP="009E362F">
      <w:pPr>
        <w:numPr>
          <w:ilvl w:val="0"/>
          <w:numId w:val="6"/>
        </w:numPr>
        <w:spacing w:before="60" w:after="60" w:line="276" w:lineRule="auto"/>
        <w:ind w:left="426" w:hanging="426"/>
        <w:contextualSpacing/>
        <w:rPr>
          <w:rFonts w:ascii="Verdana" w:hAnsi="Verdana"/>
          <w:b/>
          <w:sz w:val="20"/>
          <w:szCs w:val="20"/>
          <w:lang w:val="bg-BG"/>
        </w:rPr>
      </w:pPr>
      <w:r w:rsidRPr="009E362F">
        <w:rPr>
          <w:rFonts w:ascii="Verdana" w:hAnsi="Verdana"/>
          <w:b/>
          <w:sz w:val="20"/>
          <w:szCs w:val="20"/>
          <w:lang w:val="bg-BG"/>
        </w:rPr>
        <w:t>ТЕХНИЧЕСКА СПЕЦИФИКАЦИЯ ЗА ПРЕДОСТАВЯНАТА УСЛУГА И ИЗИСКВАНИЯ</w:t>
      </w:r>
    </w:p>
    <w:p w14:paraId="26A19A50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left="709" w:hanging="709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>Възложителят р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азполага със собствени оборотни 260  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бр.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стоманени бутилки за течен хлор с вместимост 40кг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>,</w:t>
      </w:r>
      <w:r w:rsidRPr="009E362F">
        <w:rPr>
          <w:rFonts w:ascii="Verdana" w:hAnsi="Verdana"/>
          <w:color w:val="000000"/>
          <w:sz w:val="20"/>
          <w:szCs w:val="20"/>
          <w:lang w:val="en-US"/>
        </w:rPr>
        <w:t> 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75 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бр.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стоманени варела за течен хлор с </w:t>
      </w:r>
      <w:commentRangeEnd w:id="0"/>
      <w:r>
        <w:rPr>
          <w:rStyle w:val="CommentReference"/>
        </w:rPr>
        <w:commentReference w:id="0"/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>вместимост 400кг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Габаритните размери на бутилките са: височина 145см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>, диаметър 23см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.,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с два гумени транспорни пръстена, а на варелите са: дължина 150см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и диаметър 75см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.,</w:t>
      </w: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с метални обръчи. Бутилките и варелите са окомплектовани със спирателни вентили за хлор с присъединителна резба 1", окомплектовани с предпазна и транспортна капачка (капак)</w:t>
      </w:r>
      <w:r w:rsidRPr="009E362F">
        <w:rPr>
          <w:rFonts w:ascii="Verdana" w:hAnsi="Verdana"/>
          <w:color w:val="000000"/>
          <w:sz w:val="20"/>
          <w:szCs w:val="20"/>
          <w:lang w:val="bg-BG"/>
        </w:rPr>
        <w:t>.</w:t>
      </w:r>
    </w:p>
    <w:tbl>
      <w:tblPr>
        <w:tblW w:w="9461" w:type="dxa"/>
        <w:tblLayout w:type="fixed"/>
        <w:tblLook w:val="04A0" w:firstRow="1" w:lastRow="0" w:firstColumn="1" w:lastColumn="0" w:noHBand="0" w:noVBand="1"/>
      </w:tblPr>
      <w:tblGrid>
        <w:gridCol w:w="4503"/>
        <w:gridCol w:w="4958"/>
      </w:tblGrid>
      <w:tr w:rsidR="009E362F" w:rsidRPr="009E362F" w14:paraId="61E33697" w14:textId="77777777" w:rsidTr="008853FD">
        <w:tc>
          <w:tcPr>
            <w:tcW w:w="4503" w:type="dxa"/>
            <w:hideMark/>
          </w:tcPr>
          <w:p w14:paraId="20A9AC22" w14:textId="5F8DE0C3" w:rsidR="009E362F" w:rsidRPr="009E362F" w:rsidRDefault="009E362F" w:rsidP="009E362F">
            <w:pPr>
              <w:tabs>
                <w:tab w:val="num" w:pos="709"/>
              </w:tabs>
              <w:spacing w:before="60" w:after="60" w:line="276" w:lineRule="auto"/>
              <w:ind w:left="709" w:hanging="709"/>
              <w:jc w:val="center"/>
              <w:rPr>
                <w:rFonts w:ascii="Verdana" w:eastAsia="Calibri" w:hAnsi="Verdana"/>
                <w:sz w:val="20"/>
                <w:szCs w:val="20"/>
                <w:lang w:val="bg-BG"/>
              </w:rPr>
            </w:pPr>
            <w:r w:rsidRPr="009E362F">
              <w:rPr>
                <w:rFonts w:ascii="Verdana" w:eastAsia="Calibri" w:hAnsi="Verdana"/>
                <w:noProof/>
                <w:sz w:val="20"/>
                <w:szCs w:val="20"/>
                <w:lang w:val="bg-BG" w:eastAsia="bg-BG"/>
              </w:rPr>
              <w:drawing>
                <wp:inline distT="0" distB="0" distL="0" distR="0" wp14:anchorId="15AAC6DC" wp14:editId="531B7615">
                  <wp:extent cx="2800350" cy="21526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9" w:type="dxa"/>
            <w:hideMark/>
          </w:tcPr>
          <w:p w14:paraId="283D4941" w14:textId="77777777" w:rsidR="009E362F" w:rsidRPr="009E362F" w:rsidRDefault="009E362F" w:rsidP="009E362F">
            <w:pPr>
              <w:tabs>
                <w:tab w:val="num" w:pos="709"/>
              </w:tabs>
              <w:spacing w:before="60" w:after="60" w:line="276" w:lineRule="auto"/>
              <w:ind w:left="709" w:hanging="709"/>
              <w:rPr>
                <w:rFonts w:ascii="Verdana" w:eastAsia="Calibri" w:hAnsi="Verdana"/>
                <w:noProof/>
                <w:sz w:val="20"/>
                <w:szCs w:val="20"/>
                <w:lang w:val="bg-BG" w:eastAsia="bg-BG"/>
              </w:rPr>
            </w:pPr>
          </w:p>
          <w:p w14:paraId="522FFF3B" w14:textId="77777777" w:rsidR="009E362F" w:rsidRPr="009E362F" w:rsidRDefault="009E362F" w:rsidP="009E362F">
            <w:pPr>
              <w:tabs>
                <w:tab w:val="num" w:pos="709"/>
              </w:tabs>
              <w:spacing w:before="60" w:after="60" w:line="276" w:lineRule="auto"/>
              <w:ind w:left="709" w:hanging="709"/>
              <w:rPr>
                <w:rFonts w:ascii="Verdana" w:eastAsia="Calibri" w:hAnsi="Verdana"/>
                <w:noProof/>
                <w:sz w:val="20"/>
                <w:szCs w:val="20"/>
                <w:lang w:val="bg-BG" w:eastAsia="bg-BG"/>
              </w:rPr>
            </w:pPr>
          </w:p>
          <w:p w14:paraId="165F5241" w14:textId="6AF614EC" w:rsidR="009E362F" w:rsidRPr="009E362F" w:rsidRDefault="009E362F" w:rsidP="009E362F">
            <w:pPr>
              <w:tabs>
                <w:tab w:val="num" w:pos="709"/>
              </w:tabs>
              <w:spacing w:before="60" w:after="60" w:line="276" w:lineRule="auto"/>
              <w:ind w:left="709" w:hanging="709"/>
              <w:rPr>
                <w:rFonts w:ascii="Verdana" w:eastAsia="Calibri" w:hAnsi="Verdana"/>
                <w:sz w:val="20"/>
                <w:szCs w:val="20"/>
                <w:lang w:val="bg-BG"/>
              </w:rPr>
            </w:pPr>
            <w:r w:rsidRPr="009E362F">
              <w:rPr>
                <w:rFonts w:ascii="Verdana" w:eastAsia="Calibri" w:hAnsi="Verdana"/>
                <w:noProof/>
                <w:sz w:val="20"/>
                <w:szCs w:val="20"/>
                <w:lang w:val="bg-BG" w:eastAsia="bg-BG"/>
              </w:rPr>
              <w:drawing>
                <wp:inline distT="0" distB="0" distL="0" distR="0" wp14:anchorId="539B9400" wp14:editId="152C98FE">
                  <wp:extent cx="3009900" cy="143827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362F" w:rsidRPr="00170381" w14:paraId="47D98EE2" w14:textId="77777777" w:rsidTr="008853FD">
        <w:tc>
          <w:tcPr>
            <w:tcW w:w="4503" w:type="dxa"/>
            <w:hideMark/>
          </w:tcPr>
          <w:p w14:paraId="64B23AC9" w14:textId="77777777" w:rsidR="009E362F" w:rsidRPr="009E362F" w:rsidRDefault="009E362F" w:rsidP="009E362F">
            <w:pPr>
              <w:spacing w:before="60" w:after="60" w:line="276" w:lineRule="auto"/>
              <w:rPr>
                <w:rFonts w:ascii="Verdana" w:eastAsia="Calibri" w:hAnsi="Verdana"/>
                <w:i/>
                <w:sz w:val="20"/>
                <w:szCs w:val="20"/>
                <w:lang w:val="bg-BG"/>
              </w:rPr>
            </w:pPr>
            <w:r w:rsidRPr="009E362F">
              <w:rPr>
                <w:rFonts w:ascii="Verdana" w:eastAsia="Calibri" w:hAnsi="Verdana"/>
                <w:i/>
                <w:sz w:val="20"/>
                <w:szCs w:val="20"/>
                <w:lang w:val="bg-BG"/>
              </w:rPr>
              <w:t>Варел за течен хлор, вместимост 400кг</w:t>
            </w:r>
          </w:p>
        </w:tc>
        <w:tc>
          <w:tcPr>
            <w:tcW w:w="4959" w:type="dxa"/>
            <w:hideMark/>
          </w:tcPr>
          <w:p w14:paraId="24861B7F" w14:textId="77777777" w:rsidR="009E362F" w:rsidRPr="009E362F" w:rsidRDefault="009E362F" w:rsidP="009E362F">
            <w:pPr>
              <w:spacing w:before="60" w:after="60" w:line="276" w:lineRule="auto"/>
              <w:rPr>
                <w:rFonts w:ascii="Verdana" w:eastAsia="Calibri" w:hAnsi="Verdana"/>
                <w:i/>
                <w:sz w:val="20"/>
                <w:szCs w:val="20"/>
                <w:lang w:val="bg-BG"/>
              </w:rPr>
            </w:pPr>
            <w:r w:rsidRPr="009E362F">
              <w:rPr>
                <w:rFonts w:ascii="Verdana" w:eastAsia="Calibri" w:hAnsi="Verdana"/>
                <w:i/>
                <w:sz w:val="20"/>
                <w:szCs w:val="20"/>
                <w:lang w:val="bg-BG"/>
              </w:rPr>
              <w:t xml:space="preserve">     Бутилка за течен хлор, вместимост 40кг</w:t>
            </w:r>
          </w:p>
        </w:tc>
      </w:tr>
    </w:tbl>
    <w:p w14:paraId="004B5357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Варелите са пуснати в първоначална експлоатация през 1999 год., а бутилките са пускани периодично на партиди от 2002 год. до 2004 </w:t>
      </w:r>
      <w:proofErr w:type="spellStart"/>
      <w:r w:rsidRPr="009E362F">
        <w:rPr>
          <w:rFonts w:ascii="Verdana" w:hAnsi="Verdana"/>
          <w:color w:val="000000"/>
          <w:sz w:val="20"/>
          <w:szCs w:val="20"/>
          <w:lang w:val="bg-BG"/>
        </w:rPr>
        <w:t>год</w:t>
      </w:r>
      <w:proofErr w:type="spellEnd"/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и 10 бр. през 2013 год. През април 2018 г. са пуснати в оборот и 60 броя нови бутилки произведени в Германия.</w:t>
      </w:r>
    </w:p>
    <w:p w14:paraId="64C8DEE9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Работното налягане на флуида при 20оС е 6 </w:t>
      </w:r>
      <w:proofErr w:type="spellStart"/>
      <w:r w:rsidRPr="009E362F">
        <w:rPr>
          <w:rFonts w:ascii="Verdana" w:hAnsi="Verdana"/>
          <w:color w:val="000000"/>
          <w:sz w:val="20"/>
          <w:szCs w:val="20"/>
          <w:lang w:val="bg-BG"/>
        </w:rPr>
        <w:t>bar</w:t>
      </w:r>
      <w:proofErr w:type="spellEnd"/>
      <w:r w:rsidRPr="009E362F">
        <w:rPr>
          <w:rFonts w:ascii="Verdana" w:hAnsi="Verdana"/>
          <w:color w:val="000000"/>
          <w:sz w:val="20"/>
          <w:szCs w:val="20"/>
          <w:lang w:val="bg-BG"/>
        </w:rPr>
        <w:t>.</w:t>
      </w:r>
    </w:p>
    <w:p w14:paraId="091C743B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Всички подменени дефектирали вентили се описват с протокол и се връщат на Възложителя.</w:t>
      </w:r>
    </w:p>
    <w:p w14:paraId="23A3A64B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eastAsia="Calibri" w:hAnsi="Verdana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Новите вентили за монтаж се предоставят от Възложителя на Изпълнителя с приемо-предавателен протокол. В случай, че Възложителя не е предоставил такива, след писмено запитване от страна на Изпълнителя и получено писмено потвърждение от Възложителя, Изпълнителя монтира негови такива, като последните трябва да са</w:t>
      </w:r>
      <w:r w:rsidRPr="009E362F">
        <w:rPr>
          <w:rFonts w:ascii="Verdana" w:eastAsia="Calibri" w:hAnsi="Verdana"/>
          <w:sz w:val="20"/>
          <w:szCs w:val="20"/>
          <w:lang w:val="bg-BG"/>
        </w:rPr>
        <w:t xml:space="preserve"> същите като тези на Възложителя, а именно показани на приложения чертеж:</w:t>
      </w:r>
    </w:p>
    <w:p w14:paraId="582F6130" w14:textId="474D8248" w:rsidR="009E362F" w:rsidRPr="009E362F" w:rsidRDefault="009E362F" w:rsidP="009E362F">
      <w:pPr>
        <w:spacing w:before="60" w:after="60"/>
        <w:ind w:left="766"/>
        <w:jc w:val="both"/>
        <w:rPr>
          <w:rFonts w:ascii="Verdana" w:eastAsia="Calibri" w:hAnsi="Verdana"/>
          <w:noProof/>
          <w:sz w:val="20"/>
          <w:szCs w:val="20"/>
          <w:lang w:val="bg-BG" w:eastAsia="bg-BG"/>
        </w:rPr>
      </w:pPr>
      <w:r w:rsidRPr="009E362F">
        <w:rPr>
          <w:rFonts w:ascii="Verdana" w:eastAsia="Calibri" w:hAnsi="Verdana"/>
          <w:noProof/>
          <w:sz w:val="20"/>
          <w:szCs w:val="20"/>
          <w:lang w:val="bg-BG" w:eastAsia="bg-BG"/>
        </w:rPr>
        <w:lastRenderedPageBreak/>
        <w:drawing>
          <wp:inline distT="0" distB="0" distL="0" distR="0" wp14:anchorId="1289B90B" wp14:editId="7C96FBF9">
            <wp:extent cx="5724525" cy="4048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05564" w14:textId="77777777" w:rsidR="009E362F" w:rsidRPr="009E362F" w:rsidRDefault="009E362F" w:rsidP="009E362F">
      <w:pPr>
        <w:spacing w:before="60" w:after="60"/>
        <w:ind w:left="766"/>
        <w:jc w:val="both"/>
        <w:rPr>
          <w:rFonts w:ascii="Verdana" w:eastAsia="Calibri" w:hAnsi="Verdana"/>
          <w:sz w:val="20"/>
          <w:szCs w:val="20"/>
          <w:lang w:val="bg-BG"/>
        </w:rPr>
      </w:pPr>
    </w:p>
    <w:p w14:paraId="03C8A6D6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Възложителят възлага по предмета на договора чрез поръчка (с опис на номерата на съдовете), изпратена по факс (имейл), като срокът на изпълнение започва да тече от датата на поръчката. </w:t>
      </w:r>
    </w:p>
    <w:p w14:paraId="43B51A7C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ru-RU"/>
        </w:rPr>
      </w:pP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Изпълнителят се задължава да извърши услугата в срок и съгласно всички нормативни изисквания.</w:t>
      </w:r>
    </w:p>
    <w:p w14:paraId="15C5F079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b/>
          <w:color w:val="000000"/>
          <w:sz w:val="20"/>
          <w:szCs w:val="20"/>
          <w:lang w:val="ru-RU"/>
        </w:rPr>
      </w:pPr>
      <w:r w:rsidRPr="009E362F">
        <w:rPr>
          <w:rFonts w:ascii="Verdana" w:hAnsi="Verdana"/>
          <w:color w:val="000000"/>
          <w:sz w:val="20"/>
          <w:szCs w:val="20"/>
          <w:lang w:val="ru-RU"/>
        </w:rPr>
        <w:t xml:space="preserve"> Дейностите предмет на договора ще се изпълняват на собствена специализирана площ</w:t>
      </w:r>
      <w:proofErr w:type="spellStart"/>
      <w:r w:rsidRPr="009E362F">
        <w:rPr>
          <w:rFonts w:ascii="Verdana" w:hAnsi="Verdana"/>
          <w:color w:val="000000"/>
          <w:sz w:val="20"/>
          <w:szCs w:val="20"/>
          <w:lang w:val="bg-BG"/>
        </w:rPr>
        <w:t>адка</w:t>
      </w:r>
      <w:proofErr w:type="spellEnd"/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на Изпълнителя.</w:t>
      </w:r>
    </w:p>
    <w:p w14:paraId="65A71B3C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Изпълнителят транспортира събрана от Възложителя партида съдове до работната си площадка със собствен или нает специализиран за опасни товари транспорт в т.ч. изпълнява и съпътстващите товаро-разтоварни работи. Цената за тази дейност я посочва в раздел Б, поз.17 от Ценовата таблица.</w:t>
      </w:r>
      <w:r w:rsidRPr="009E362F">
        <w:rPr>
          <w:rFonts w:ascii="Verdana" w:hAnsi="Verdana"/>
          <w:sz w:val="20"/>
          <w:szCs w:val="20"/>
          <w:lang w:val="bg-BG"/>
        </w:rPr>
        <w:t xml:space="preserve"> Под партида съдове се разбира от 5 до 20 бутилки и от 2 до 8 варела. Транспортното средство трябва да може да превозва условно празни съдове в основни крайни конфигурации 5 бутилки и 8 варела или 20 бутилки и 2 варела, като всяка междинна конфигурация съдове няма надвишава 3500 кг.</w:t>
      </w:r>
    </w:p>
    <w:p w14:paraId="56CCBF5C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Изпълнителят се задължава да поддържа валидни всички необходими разрешителни за осъществяване на услугата, предмет на договора за срока на действието му. </w:t>
      </w:r>
    </w:p>
    <w:p w14:paraId="07D62237" w14:textId="77777777" w:rsidR="009E362F" w:rsidRPr="009E362F" w:rsidRDefault="009E362F" w:rsidP="009E362F">
      <w:pPr>
        <w:numPr>
          <w:ilvl w:val="1"/>
          <w:numId w:val="5"/>
        </w:numPr>
        <w:tabs>
          <w:tab w:val="num" w:pos="709"/>
        </w:tabs>
        <w:spacing w:before="60" w:after="60" w:line="276" w:lineRule="auto"/>
        <w:ind w:hanging="766"/>
        <w:jc w:val="both"/>
        <w:rPr>
          <w:rFonts w:ascii="Verdana" w:hAnsi="Verdana"/>
          <w:color w:val="000000"/>
          <w:sz w:val="20"/>
          <w:szCs w:val="20"/>
          <w:lang w:val="bg-BG"/>
        </w:rPr>
      </w:pPr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Бракуване и унищожаване на негодно за експлоатация на </w:t>
      </w:r>
      <w:proofErr w:type="spellStart"/>
      <w:r w:rsidRPr="009E362F">
        <w:rPr>
          <w:rFonts w:ascii="Verdana" w:hAnsi="Verdana"/>
          <w:color w:val="000000"/>
          <w:sz w:val="20"/>
          <w:szCs w:val="20"/>
          <w:lang w:val="bg-BG"/>
        </w:rPr>
        <w:t>транспортируемото</w:t>
      </w:r>
      <w:proofErr w:type="spellEnd"/>
      <w:r w:rsidRPr="009E362F">
        <w:rPr>
          <w:rFonts w:ascii="Verdana" w:hAnsi="Verdana"/>
          <w:color w:val="000000"/>
          <w:sz w:val="20"/>
          <w:szCs w:val="20"/>
          <w:lang w:val="bg-BG"/>
        </w:rPr>
        <w:t xml:space="preserve"> оборудване:</w:t>
      </w:r>
    </w:p>
    <w:p w14:paraId="3CEB39C6" w14:textId="77777777" w:rsidR="009E362F" w:rsidRPr="009E362F" w:rsidRDefault="009E362F" w:rsidP="009E362F">
      <w:pPr>
        <w:numPr>
          <w:ilvl w:val="2"/>
          <w:numId w:val="5"/>
        </w:numPr>
        <w:spacing w:before="60" w:after="60" w:line="276" w:lineRule="auto"/>
        <w:ind w:left="1560" w:hanging="851"/>
        <w:jc w:val="both"/>
        <w:rPr>
          <w:rFonts w:ascii="Verdana" w:eastAsia="Calibri" w:hAnsi="Verdana"/>
          <w:sz w:val="20"/>
          <w:szCs w:val="20"/>
          <w:lang w:val="bg-BG"/>
        </w:rPr>
      </w:pPr>
      <w:r w:rsidRPr="009E362F">
        <w:rPr>
          <w:rFonts w:ascii="Verdana" w:eastAsia="Calibri" w:hAnsi="Verdana"/>
          <w:sz w:val="20"/>
          <w:szCs w:val="20"/>
          <w:lang w:val="bg-BG"/>
        </w:rPr>
        <w:t xml:space="preserve"> Възложителят информира писмено </w:t>
      </w:r>
      <w:proofErr w:type="spellStart"/>
      <w:r w:rsidRPr="009E362F">
        <w:rPr>
          <w:rFonts w:ascii="Verdana" w:eastAsia="Calibri" w:hAnsi="Verdana"/>
          <w:sz w:val="20"/>
          <w:szCs w:val="20"/>
          <w:lang w:val="bg-BG"/>
        </w:rPr>
        <w:t>нотифициращият</w:t>
      </w:r>
      <w:proofErr w:type="spellEnd"/>
      <w:r w:rsidRPr="009E362F">
        <w:rPr>
          <w:rFonts w:ascii="Verdana" w:eastAsia="Calibri" w:hAnsi="Verdana"/>
          <w:sz w:val="20"/>
          <w:szCs w:val="20"/>
          <w:lang w:val="bg-BG"/>
        </w:rPr>
        <w:t xml:space="preserve"> орган при съмнение за пригодност (независимо от коя страна -Възложител/Изпълнител се появи то) на </w:t>
      </w:r>
      <w:proofErr w:type="spellStart"/>
      <w:r w:rsidRPr="009E362F">
        <w:rPr>
          <w:rFonts w:ascii="Verdana" w:eastAsia="Calibri" w:hAnsi="Verdana"/>
          <w:sz w:val="20"/>
          <w:szCs w:val="20"/>
          <w:lang w:val="bg-BG"/>
        </w:rPr>
        <w:t>транспортируемите</w:t>
      </w:r>
      <w:proofErr w:type="spellEnd"/>
      <w:r w:rsidRPr="009E362F">
        <w:rPr>
          <w:rFonts w:ascii="Verdana" w:eastAsia="Calibri" w:hAnsi="Verdana"/>
          <w:sz w:val="20"/>
          <w:szCs w:val="20"/>
          <w:lang w:val="bg-BG"/>
        </w:rPr>
        <w:t xml:space="preserve"> съдове за втечнен под налягане хлор с цел издаване на писмено становище;</w:t>
      </w:r>
    </w:p>
    <w:p w14:paraId="271437B3" w14:textId="77777777" w:rsidR="009E362F" w:rsidRPr="009E362F" w:rsidRDefault="009E362F" w:rsidP="009E362F">
      <w:pPr>
        <w:numPr>
          <w:ilvl w:val="2"/>
          <w:numId w:val="5"/>
        </w:numPr>
        <w:spacing w:before="60" w:after="60" w:line="276" w:lineRule="auto"/>
        <w:ind w:left="1560" w:hanging="851"/>
        <w:jc w:val="both"/>
        <w:rPr>
          <w:rFonts w:ascii="Verdana" w:eastAsia="Calibri" w:hAnsi="Verdana"/>
          <w:sz w:val="20"/>
          <w:szCs w:val="20"/>
          <w:lang w:val="bg-BG"/>
        </w:rPr>
      </w:pPr>
      <w:bookmarkStart w:id="1" w:name="_GoBack"/>
      <w:bookmarkEnd w:id="1"/>
      <w:r w:rsidRPr="009E362F">
        <w:rPr>
          <w:rFonts w:ascii="Verdana" w:eastAsia="Calibri" w:hAnsi="Verdana"/>
          <w:sz w:val="20"/>
          <w:szCs w:val="20"/>
          <w:lang w:val="bg-BG"/>
        </w:rPr>
        <w:lastRenderedPageBreak/>
        <w:t xml:space="preserve"> След издаване на протокол за бракуване от Възложителя въз основа на писменото становище по т.2.11.1, Изпълнителят има ангажимент да подготви за скрап (дегазира и нареже) бракувания съд, като металните отпадъци остават собственост на Изпълнителя.</w:t>
      </w:r>
    </w:p>
    <w:p w14:paraId="4DA98E8A" w14:textId="77777777" w:rsidR="009E362F" w:rsidRPr="009E362F" w:rsidRDefault="009E362F" w:rsidP="009E362F">
      <w:pPr>
        <w:spacing w:before="60" w:after="60" w:line="276" w:lineRule="auto"/>
        <w:ind w:left="1560"/>
        <w:jc w:val="both"/>
        <w:rPr>
          <w:rFonts w:ascii="Verdana" w:eastAsia="Calibri" w:hAnsi="Verdana"/>
          <w:sz w:val="20"/>
          <w:szCs w:val="20"/>
          <w:lang w:val="bg-BG"/>
        </w:rPr>
      </w:pPr>
    </w:p>
    <w:p w14:paraId="1E613AA4" w14:textId="358D2961" w:rsidR="009E362F" w:rsidRPr="009E362F" w:rsidRDefault="009E362F" w:rsidP="009E362F">
      <w:pPr>
        <w:pStyle w:val="Heading2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  <w:r>
        <w:rPr>
          <w:rFonts w:ascii="Verdana" w:hAnsi="Verdana"/>
          <w:b/>
          <w:bCs/>
          <w:color w:val="auto"/>
          <w:sz w:val="20"/>
          <w:szCs w:val="20"/>
          <w:lang w:val="bg-BG"/>
        </w:rPr>
        <w:t xml:space="preserve">3. </w:t>
      </w:r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ab/>
      </w:r>
      <w:commentRangeStart w:id="2"/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>Срок на изпълнение на дейностите:</w:t>
      </w:r>
    </w:p>
    <w:p w14:paraId="13136246" w14:textId="4A25A54E" w:rsidR="009E362F" w:rsidRPr="009E362F" w:rsidRDefault="009E362F" w:rsidP="009E362F">
      <w:pPr>
        <w:pStyle w:val="Heading2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  <w:r>
        <w:rPr>
          <w:rFonts w:ascii="Verdana" w:hAnsi="Verdana"/>
          <w:b/>
          <w:bCs/>
          <w:color w:val="auto"/>
          <w:sz w:val="20"/>
          <w:szCs w:val="20"/>
          <w:lang w:val="bg-BG"/>
        </w:rPr>
        <w:t>3.1.</w:t>
      </w:r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>.</w:t>
      </w:r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ab/>
        <w:t>за ремонт на дефектирал съд е до 10 работни дни, считано от датата на протокола за предаване на съда за ремонт</w:t>
      </w:r>
    </w:p>
    <w:p w14:paraId="70F0B6FD" w14:textId="75307DA4" w:rsidR="008C7171" w:rsidRDefault="009E362F" w:rsidP="009E362F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  <w:r>
        <w:rPr>
          <w:rFonts w:ascii="Verdana" w:hAnsi="Verdana"/>
          <w:b/>
          <w:bCs/>
          <w:color w:val="auto"/>
          <w:sz w:val="20"/>
          <w:szCs w:val="20"/>
          <w:lang w:val="bg-BG"/>
        </w:rPr>
        <w:t>3.2.</w:t>
      </w:r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ab/>
        <w:t xml:space="preserve">за подготовка на съдовете за технически надзор е до 15 работни дни, считано от датата на протокола за предаване на съда за подготовка за преглед от </w:t>
      </w:r>
      <w:proofErr w:type="spellStart"/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>нотифициран</w:t>
      </w:r>
      <w:proofErr w:type="spellEnd"/>
      <w:r w:rsidRPr="009E362F">
        <w:rPr>
          <w:rFonts w:ascii="Verdana" w:hAnsi="Verdana"/>
          <w:b/>
          <w:bCs/>
          <w:color w:val="auto"/>
          <w:sz w:val="20"/>
          <w:szCs w:val="20"/>
          <w:lang w:val="bg-BG"/>
        </w:rPr>
        <w:t xml:space="preserve"> орган за оценка на съответствието.</w:t>
      </w:r>
      <w:commentRangeEnd w:id="2"/>
      <w:r>
        <w:rPr>
          <w:rStyle w:val="CommentReference"/>
          <w:rFonts w:ascii="Bookman Old Style" w:hAnsi="Bookman Old Style"/>
          <w:color w:val="auto"/>
        </w:rPr>
        <w:commentReference w:id="2"/>
      </w:r>
    </w:p>
    <w:p w14:paraId="5DA90DA8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97DC8B6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989D06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70DA510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1822AE2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09B3F24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763316A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136B8740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1F3070A1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05D83D1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E96ACA9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56AB107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9162705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41E3BD9D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58EDFEDC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3D571B0F" w14:textId="60F49093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215B3B49" w14:textId="43FE17DE" w:rsidR="009E362F" w:rsidRDefault="009E362F" w:rsidP="009E362F">
      <w:pPr>
        <w:rPr>
          <w:lang w:val="bg-BG"/>
        </w:rPr>
      </w:pPr>
    </w:p>
    <w:p w14:paraId="05E669E8" w14:textId="73799CFB" w:rsidR="009E362F" w:rsidRDefault="009E362F" w:rsidP="009E362F">
      <w:pPr>
        <w:rPr>
          <w:lang w:val="bg-BG"/>
        </w:rPr>
      </w:pPr>
    </w:p>
    <w:p w14:paraId="1B882FC3" w14:textId="70BEF4A5" w:rsidR="009E362F" w:rsidRDefault="009E362F" w:rsidP="009E362F">
      <w:pPr>
        <w:rPr>
          <w:lang w:val="bg-BG"/>
        </w:rPr>
      </w:pPr>
    </w:p>
    <w:p w14:paraId="68BC4138" w14:textId="191EF51C" w:rsidR="009E362F" w:rsidRDefault="009E362F" w:rsidP="009E362F">
      <w:pPr>
        <w:rPr>
          <w:lang w:val="bg-BG"/>
        </w:rPr>
      </w:pPr>
    </w:p>
    <w:p w14:paraId="53ADFF00" w14:textId="551C75F2" w:rsidR="009E362F" w:rsidRDefault="009E362F" w:rsidP="009E362F">
      <w:pPr>
        <w:rPr>
          <w:lang w:val="bg-BG"/>
        </w:rPr>
      </w:pPr>
    </w:p>
    <w:p w14:paraId="3FE5A1AD" w14:textId="67783EBD" w:rsidR="009E362F" w:rsidRDefault="009E362F" w:rsidP="009E362F">
      <w:pPr>
        <w:rPr>
          <w:lang w:val="bg-BG"/>
        </w:rPr>
      </w:pPr>
    </w:p>
    <w:p w14:paraId="0B0BD126" w14:textId="5F635547" w:rsidR="009E362F" w:rsidRDefault="009E362F" w:rsidP="009E362F">
      <w:pPr>
        <w:rPr>
          <w:lang w:val="bg-BG"/>
        </w:rPr>
      </w:pPr>
    </w:p>
    <w:p w14:paraId="00CB60A9" w14:textId="1547DB09" w:rsidR="009E362F" w:rsidRDefault="009E362F" w:rsidP="009E362F">
      <w:pPr>
        <w:rPr>
          <w:lang w:val="bg-BG"/>
        </w:rPr>
      </w:pPr>
    </w:p>
    <w:p w14:paraId="00AA9F1F" w14:textId="2CA725BE" w:rsidR="009E362F" w:rsidRDefault="009E362F" w:rsidP="009E362F">
      <w:pPr>
        <w:rPr>
          <w:lang w:val="bg-BG"/>
        </w:rPr>
      </w:pPr>
    </w:p>
    <w:p w14:paraId="235FB212" w14:textId="77777777" w:rsidR="009E362F" w:rsidRDefault="009E362F" w:rsidP="009E362F">
      <w:pPr>
        <w:rPr>
          <w:lang w:val="bg-BG"/>
        </w:rPr>
      </w:pPr>
    </w:p>
    <w:p w14:paraId="6FD2ABDE" w14:textId="00184715" w:rsidR="009E362F" w:rsidRDefault="009E362F" w:rsidP="009E362F">
      <w:pPr>
        <w:rPr>
          <w:lang w:val="bg-BG"/>
        </w:rPr>
      </w:pPr>
    </w:p>
    <w:p w14:paraId="3E6BA59B" w14:textId="42BCEEE5" w:rsidR="009E362F" w:rsidRDefault="009E362F" w:rsidP="009E362F">
      <w:pPr>
        <w:rPr>
          <w:lang w:val="bg-BG"/>
        </w:rPr>
      </w:pPr>
    </w:p>
    <w:p w14:paraId="6525A885" w14:textId="77777777" w:rsidR="009E362F" w:rsidRPr="009E362F" w:rsidRDefault="009E362F" w:rsidP="009E362F">
      <w:pPr>
        <w:rPr>
          <w:lang w:val="bg-BG"/>
        </w:rPr>
      </w:pPr>
    </w:p>
    <w:p w14:paraId="51B5DFD2" w14:textId="77777777" w:rsid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</w:p>
    <w:p w14:paraId="49585F2B" w14:textId="77777777" w:rsidR="008C7171" w:rsidRPr="008C7171" w:rsidRDefault="008C7171" w:rsidP="008C7171">
      <w:pPr>
        <w:pStyle w:val="Heading2"/>
        <w:keepNext w:val="0"/>
        <w:keepLines/>
        <w:spacing w:after="240"/>
        <w:rPr>
          <w:rFonts w:ascii="Verdana" w:hAnsi="Verdana"/>
          <w:b/>
          <w:bCs/>
          <w:color w:val="auto"/>
          <w:sz w:val="20"/>
          <w:szCs w:val="20"/>
          <w:lang w:val="bg-BG"/>
        </w:rPr>
      </w:pPr>
      <w:r>
        <w:rPr>
          <w:rFonts w:ascii="Verdana" w:hAnsi="Verdana"/>
          <w:b/>
          <w:bCs/>
          <w:color w:val="auto"/>
          <w:sz w:val="20"/>
          <w:szCs w:val="20"/>
          <w:lang w:val="bg-BG"/>
        </w:rPr>
        <w:t>Приложение 3 Ценово предложение на Изпълнителя</w:t>
      </w:r>
    </w:p>
    <w:p w14:paraId="535DBD03" w14:textId="77777777" w:rsidR="009E362F" w:rsidRPr="009E362F" w:rsidRDefault="009E362F" w:rsidP="009E362F">
      <w:pPr>
        <w:numPr>
          <w:ilvl w:val="0"/>
          <w:numId w:val="8"/>
        </w:numPr>
        <w:tabs>
          <w:tab w:val="left" w:pos="900"/>
          <w:tab w:val="left" w:leader="dot" w:pos="12960"/>
        </w:tabs>
        <w:spacing w:before="60" w:after="60" w:line="276" w:lineRule="auto"/>
        <w:jc w:val="both"/>
        <w:rPr>
          <w:rFonts w:ascii="Verdana" w:hAnsi="Verdana"/>
          <w:sz w:val="20"/>
          <w:szCs w:val="20"/>
          <w:lang w:val="bg-BG"/>
        </w:rPr>
      </w:pPr>
      <w:r w:rsidRPr="009E362F">
        <w:rPr>
          <w:rFonts w:ascii="Verdana" w:hAnsi="Verdana"/>
          <w:b/>
          <w:sz w:val="20"/>
          <w:szCs w:val="20"/>
          <w:lang w:val="bg-BG"/>
        </w:rPr>
        <w:t>ОБЩИ ПОЛОЖЕНИЯ</w:t>
      </w:r>
      <w:r w:rsidRPr="009E362F">
        <w:rPr>
          <w:rFonts w:ascii="Verdana" w:hAnsi="Verdana"/>
          <w:sz w:val="20"/>
          <w:szCs w:val="20"/>
          <w:lang w:val="bg-BG"/>
        </w:rPr>
        <w:t xml:space="preserve"> – при изпълнение на дейностите предмет на Договора, в зависимост дали се касае за ремонт и преустройство и/или поддръжка и подготовка за периодичен преглед от </w:t>
      </w:r>
      <w:proofErr w:type="spellStart"/>
      <w:r w:rsidRPr="009E362F">
        <w:rPr>
          <w:rFonts w:ascii="Verdana" w:hAnsi="Verdana"/>
          <w:sz w:val="20"/>
          <w:szCs w:val="20"/>
          <w:lang w:val="bg-BG"/>
        </w:rPr>
        <w:t>нотифициран</w:t>
      </w:r>
      <w:proofErr w:type="spellEnd"/>
      <w:r w:rsidRPr="009E362F">
        <w:rPr>
          <w:rFonts w:ascii="Verdana" w:hAnsi="Verdana"/>
          <w:sz w:val="20"/>
          <w:szCs w:val="20"/>
          <w:lang w:val="bg-BG"/>
        </w:rPr>
        <w:t xml:space="preserve"> орган за оценка на съответствието на съдовете,  Изпълнителят съгласува с Възложителя и извършва всички или част от дейностите, описани в ценовата таблица.</w:t>
      </w:r>
    </w:p>
    <w:p w14:paraId="20AD0945" w14:textId="77777777" w:rsidR="009E362F" w:rsidRPr="009E362F" w:rsidRDefault="009E362F" w:rsidP="009E362F">
      <w:pPr>
        <w:numPr>
          <w:ilvl w:val="0"/>
          <w:numId w:val="8"/>
        </w:numPr>
        <w:tabs>
          <w:tab w:val="left" w:pos="900"/>
          <w:tab w:val="left" w:leader="dot" w:pos="12960"/>
        </w:tabs>
        <w:spacing w:before="60" w:after="60" w:line="276" w:lineRule="auto"/>
        <w:jc w:val="both"/>
        <w:rPr>
          <w:rFonts w:ascii="Verdana" w:hAnsi="Verdana"/>
          <w:sz w:val="20"/>
          <w:szCs w:val="20"/>
          <w:lang w:val="bg-BG"/>
        </w:rPr>
      </w:pPr>
      <w:r w:rsidRPr="009E362F">
        <w:rPr>
          <w:rFonts w:ascii="Verdana" w:hAnsi="Verdana"/>
          <w:sz w:val="20"/>
          <w:szCs w:val="20"/>
          <w:lang w:val="bg-BG"/>
        </w:rPr>
        <w:t xml:space="preserve">Плащането се извършва по банков път до 45 дни от датата на коректно попълнена фактура, издадена от Изпълнителя въз основа на приемо-предавателен протокол за съответната извършена дейност, подписан без възражения от двете страни. </w:t>
      </w:r>
    </w:p>
    <w:p w14:paraId="7C215D4E" w14:textId="77777777" w:rsidR="009E362F" w:rsidRPr="009E362F" w:rsidRDefault="009E362F" w:rsidP="009E362F">
      <w:pPr>
        <w:numPr>
          <w:ilvl w:val="0"/>
          <w:numId w:val="8"/>
        </w:numPr>
        <w:tabs>
          <w:tab w:val="left" w:pos="900"/>
          <w:tab w:val="left" w:leader="dot" w:pos="12960"/>
        </w:tabs>
        <w:spacing w:before="60" w:after="60" w:line="276" w:lineRule="auto"/>
        <w:jc w:val="both"/>
        <w:rPr>
          <w:rFonts w:ascii="Verdana" w:hAnsi="Verdana"/>
          <w:sz w:val="20"/>
          <w:szCs w:val="20"/>
          <w:lang w:val="bg-BG"/>
        </w:rPr>
      </w:pPr>
      <w:r w:rsidRPr="009E362F">
        <w:rPr>
          <w:rFonts w:ascii="Verdana" w:hAnsi="Verdana"/>
          <w:sz w:val="20"/>
          <w:szCs w:val="20"/>
          <w:lang w:val="bg-BG"/>
        </w:rPr>
        <w:t>Цените са постоянни за срока на договора.</w:t>
      </w:r>
    </w:p>
    <w:p w14:paraId="584B5FA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EA0887D" w14:textId="1C43AA52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AE9DA9D" w14:textId="2874962C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BB1E76F" w14:textId="130851D0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41374CCA" w14:textId="0189AC04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998C5A2" w14:textId="14E2A9D4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699DE0D" w14:textId="67E88B79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F3B94F2" w14:textId="0BCDE8A6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562EEE2" w14:textId="6F735859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7113F1A" w14:textId="2BAE8A29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1F705D5" w14:textId="77777777" w:rsidR="009E362F" w:rsidRDefault="009E362F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4FA11DEB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3059988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8DFFC7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03E4C65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A997CB3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D51C65A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533571D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4DA1ED7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81EF645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6DA9653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AC5BF2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0F42FC3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7D24A35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9759BA2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2FE0818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52D5CC4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F0A3DB1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6EDAC34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16F43F4E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332D42EB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6A6CF1F5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08B33DF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2751D31F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</w:p>
    <w:p w14:paraId="7EA0EA86" w14:textId="77777777" w:rsidR="008C7171" w:rsidRDefault="008C7171" w:rsidP="008C7171">
      <w:pPr>
        <w:pStyle w:val="ListParagraph"/>
        <w:tabs>
          <w:tab w:val="left" w:pos="900"/>
          <w:tab w:val="left" w:leader="dot" w:pos="12960"/>
        </w:tabs>
        <w:spacing w:after="120"/>
        <w:jc w:val="center"/>
        <w:rPr>
          <w:rFonts w:ascii="Verdana" w:hAnsi="Verdana" w:cs="Arial"/>
          <w:b/>
          <w:sz w:val="20"/>
          <w:szCs w:val="20"/>
          <w:lang w:val="bg-BG"/>
        </w:rPr>
      </w:pPr>
      <w:r>
        <w:rPr>
          <w:rFonts w:ascii="Verdana" w:hAnsi="Verdana" w:cs="Arial"/>
          <w:b/>
          <w:sz w:val="20"/>
          <w:szCs w:val="20"/>
          <w:lang w:val="bg-BG"/>
        </w:rPr>
        <w:t>Ценова таблица</w:t>
      </w:r>
    </w:p>
    <w:tbl>
      <w:tblPr>
        <w:tblW w:w="9498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4203"/>
        <w:gridCol w:w="2127"/>
        <w:gridCol w:w="2268"/>
      </w:tblGrid>
      <w:tr w:rsidR="009E362F" w:rsidRPr="009E362F" w14:paraId="65EBC69B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407D68" w14:textId="77777777" w:rsidR="009E362F" w:rsidRPr="009E362F" w:rsidRDefault="009E362F" w:rsidP="008853FD">
            <w:pPr>
              <w:suppressAutoHyphens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t>№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7F28C" w14:textId="77777777" w:rsidR="009E362F" w:rsidRPr="009E362F" w:rsidRDefault="009E362F" w:rsidP="008853FD">
            <w:pPr>
              <w:suppressAutoHyphens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t>Наименование на дейността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0BC4D" w14:textId="77777777" w:rsidR="009E362F" w:rsidRPr="009E362F" w:rsidRDefault="009E362F" w:rsidP="008853FD">
            <w:pPr>
              <w:suppressAutoHyphens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t>варели 400 кг.</w:t>
            </w: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br/>
              <w:t>цена лв./бр. без ДДС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4AED6" w14:textId="77777777" w:rsidR="009E362F" w:rsidRPr="009E362F" w:rsidRDefault="009E362F" w:rsidP="008853FD">
            <w:pPr>
              <w:suppressAutoHyphens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t>бутилки 40 кг.</w:t>
            </w: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br/>
              <w:t xml:space="preserve">цена лв./бр. </w:t>
            </w:r>
          </w:p>
          <w:p w14:paraId="52B431EA" w14:textId="77777777" w:rsidR="009E362F" w:rsidRPr="009E362F" w:rsidRDefault="009E362F" w:rsidP="008853FD">
            <w:pPr>
              <w:suppressAutoHyphens/>
              <w:autoSpaceDE w:val="0"/>
              <w:autoSpaceDN w:val="0"/>
              <w:spacing w:before="60" w:after="60"/>
              <w:jc w:val="center"/>
              <w:textAlignment w:val="baseline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val="bg-BG" w:eastAsia="bg-BG"/>
              </w:rPr>
              <w:t>без ДДС</w:t>
            </w:r>
          </w:p>
        </w:tc>
      </w:tr>
      <w:tr w:rsidR="009E362F" w:rsidRPr="009E362F" w14:paraId="38FE12C9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F180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  <w:lang w:val="en-US" w:eastAsia="bg-BG"/>
              </w:rPr>
            </w:pPr>
            <w:r w:rsidRPr="009E362F">
              <w:rPr>
                <w:rFonts w:ascii="Verdana" w:hAnsi="Verdana" w:cs="Arial"/>
                <w:b/>
                <w:color w:val="000000"/>
                <w:sz w:val="20"/>
                <w:szCs w:val="20"/>
                <w:lang w:val="en-US" w:eastAsia="bg-BG"/>
              </w:rPr>
              <w:t>I.</w:t>
            </w:r>
          </w:p>
        </w:tc>
        <w:tc>
          <w:tcPr>
            <w:tcW w:w="8598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997B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  <w:r w:rsidRPr="009E362F">
              <w:rPr>
                <w:rFonts w:ascii="Verdana" w:hAnsi="Verdana" w:cs="Arial"/>
                <w:b/>
                <w:color w:val="000000"/>
                <w:sz w:val="20"/>
                <w:szCs w:val="20"/>
                <w:lang w:val="bg-BG" w:eastAsia="bg-BG"/>
              </w:rPr>
              <w:t>Дейности и манипулации</w:t>
            </w:r>
          </w:p>
        </w:tc>
      </w:tr>
      <w:tr w:rsidR="009E362F" w:rsidRPr="009E362F" w14:paraId="5B565211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3718E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80179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Дегазиране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D2ADD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24B0E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</w:tr>
      <w:tr w:rsidR="009E362F" w:rsidRPr="00170381" w14:paraId="28465848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74B4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2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02C0D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 w:line="322" w:lineRule="exact"/>
              <w:ind w:left="43" w:hanging="43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Демонтаж и монтаж на вентили предоставен от Възложителя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6C43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72557C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</w:tr>
      <w:tr w:rsidR="009E362F" w:rsidRPr="009E362F" w14:paraId="6525E3C0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B57AA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3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2F30DC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 w:line="322" w:lineRule="exact"/>
              <w:ind w:left="38" w:hanging="38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Демонтаж и монтаж на</w:t>
            </w: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br/>
              <w:t>фланците (подложка)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239BE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E1559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sz w:val="20"/>
                <w:szCs w:val="20"/>
                <w:lang w:val="bg-BG"/>
              </w:rPr>
            </w:pPr>
            <w:r w:rsidRPr="009E362F">
              <w:rPr>
                <w:rFonts w:ascii="Verdana" w:hAnsi="Verdana" w:cs="Arial"/>
                <w:sz w:val="20"/>
                <w:szCs w:val="20"/>
                <w:lang w:val="bg-BG"/>
              </w:rPr>
              <w:t>неприложимо</w:t>
            </w:r>
          </w:p>
        </w:tc>
      </w:tr>
      <w:tr w:rsidR="009E362F" w:rsidRPr="009E362F" w14:paraId="303D054D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9F3695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4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DD94E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 w:line="322" w:lineRule="exact"/>
              <w:ind w:left="14" w:hanging="14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Подмяна на гарнитура на</w:t>
            </w: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br/>
              <w:t>фланците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663D3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B04B14" w14:textId="77777777" w:rsidR="009E362F" w:rsidRPr="009E362F" w:rsidRDefault="009E362F" w:rsidP="008853FD">
            <w:pPr>
              <w:spacing w:before="60" w:after="60"/>
              <w:jc w:val="center"/>
              <w:rPr>
                <w:rFonts w:ascii="Verdana" w:hAnsi="Verdana"/>
                <w:color w:val="000000"/>
                <w:sz w:val="20"/>
                <w:szCs w:val="20"/>
                <w:lang w:val="bg-BG"/>
              </w:rPr>
            </w:pPr>
            <w:r w:rsidRPr="009E362F">
              <w:rPr>
                <w:rFonts w:ascii="Verdana" w:hAnsi="Verdana"/>
                <w:color w:val="000000"/>
                <w:sz w:val="20"/>
                <w:szCs w:val="20"/>
                <w:lang w:val="bg-BG"/>
              </w:rPr>
              <w:t>неприложимо</w:t>
            </w:r>
          </w:p>
        </w:tc>
      </w:tr>
      <w:tr w:rsidR="009E362F" w:rsidRPr="009E362F" w14:paraId="24B5807C" w14:textId="77777777" w:rsidTr="008853FD">
        <w:trPr>
          <w:trHeight w:val="438"/>
        </w:trPr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115F1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5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39685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Ремонт на сонда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2293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4B020" w14:textId="77777777" w:rsidR="009E362F" w:rsidRPr="009E362F" w:rsidRDefault="009E362F" w:rsidP="008853FD">
            <w:pPr>
              <w:spacing w:before="60" w:after="60"/>
              <w:jc w:val="center"/>
              <w:rPr>
                <w:rFonts w:ascii="Verdana" w:hAnsi="Verdana"/>
                <w:color w:val="000000"/>
                <w:sz w:val="20"/>
                <w:szCs w:val="20"/>
                <w:lang w:val="bg-BG"/>
              </w:rPr>
            </w:pPr>
            <w:r w:rsidRPr="009E362F">
              <w:rPr>
                <w:rFonts w:ascii="Verdana" w:hAnsi="Verdana"/>
                <w:color w:val="000000"/>
                <w:sz w:val="20"/>
                <w:szCs w:val="20"/>
                <w:lang w:val="bg-BG"/>
              </w:rPr>
              <w:t>неприложимо</w:t>
            </w:r>
          </w:p>
        </w:tc>
      </w:tr>
      <w:tr w:rsidR="009E362F" w:rsidRPr="009E362F" w14:paraId="51438A5E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EEC1D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6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4F0E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Подмяна на сонда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B662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AA687" w14:textId="77777777" w:rsidR="009E362F" w:rsidRPr="009E362F" w:rsidRDefault="009E362F" w:rsidP="008853FD">
            <w:pPr>
              <w:spacing w:before="60" w:after="60"/>
              <w:jc w:val="center"/>
              <w:rPr>
                <w:rFonts w:ascii="Verdana" w:hAnsi="Verdana"/>
                <w:color w:val="000000"/>
                <w:sz w:val="20"/>
                <w:szCs w:val="20"/>
                <w:lang w:val="bg-BG"/>
              </w:rPr>
            </w:pPr>
            <w:r w:rsidRPr="009E362F">
              <w:rPr>
                <w:rFonts w:ascii="Verdana" w:hAnsi="Verdana"/>
                <w:color w:val="000000"/>
                <w:sz w:val="20"/>
                <w:szCs w:val="20"/>
                <w:lang w:val="bg-BG"/>
              </w:rPr>
              <w:t>неприложимо</w:t>
            </w:r>
          </w:p>
        </w:tc>
      </w:tr>
      <w:tr w:rsidR="009E362F" w:rsidRPr="009E362F" w14:paraId="44BDE2AA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025C5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7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5C671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Вътрешен оглед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AA8A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4F313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</w:tr>
      <w:tr w:rsidR="009E362F" w:rsidRPr="00170381" w14:paraId="66BF32B8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D678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8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982BA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 w:line="326" w:lineRule="exact"/>
              <w:ind w:left="5" w:hanging="5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Проверка и калибриране на</w:t>
            </w: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br/>
              <w:t>резби – вътрешни и външни (на гнездата за вентили и транспортната капачка на бутилките)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90DD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5872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</w:tr>
      <w:tr w:rsidR="009E362F" w:rsidRPr="009E362F" w14:paraId="53A6FE06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99C3A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9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B3FAE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Промиване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6AB2F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21406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</w:tr>
      <w:tr w:rsidR="009E362F" w:rsidRPr="00170381" w14:paraId="565F7131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C0FD6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10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84E8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 xml:space="preserve">Пневматична проба след смяна на </w:t>
            </w:r>
            <w:proofErr w:type="spellStart"/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винтил</w:t>
            </w:r>
            <w:proofErr w:type="spellEnd"/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A2779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94C44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</w:tr>
      <w:tr w:rsidR="009E362F" w:rsidRPr="009E362F" w14:paraId="3347224E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65040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11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16CDD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 xml:space="preserve">Измиване и изсушаване 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A03F2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63474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</w:tr>
      <w:tr w:rsidR="009E362F" w:rsidRPr="009E362F" w14:paraId="4DACFEA0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BCDD9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12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4CA8F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Проверка за херметичност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BA9C9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D7C0D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</w:tr>
      <w:tr w:rsidR="009E362F" w:rsidRPr="009E362F" w14:paraId="2A910A4F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11C5E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13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9E644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Пребоядисване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238750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0AC76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n-US" w:eastAsia="bg-BG"/>
              </w:rPr>
            </w:pPr>
          </w:p>
        </w:tc>
      </w:tr>
      <w:tr w:rsidR="009E362F" w:rsidRPr="00170381" w14:paraId="0A4A7152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53DE6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14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45D70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Нанасяне на надписи с боя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14858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1586F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ru-RU" w:eastAsia="bg-BG"/>
              </w:rPr>
            </w:pPr>
          </w:p>
        </w:tc>
      </w:tr>
      <w:tr w:rsidR="009E362F" w:rsidRPr="009E362F" w14:paraId="70F6750E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A05D8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15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F0C02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 w:line="326" w:lineRule="exact"/>
              <w:ind w:firstLine="14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Съдействие на органите за</w:t>
            </w: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br/>
              <w:t>технически надзор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C68B6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безплатно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A12F8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безплатно</w:t>
            </w:r>
          </w:p>
        </w:tc>
      </w:tr>
      <w:tr w:rsidR="009E362F" w:rsidRPr="009E362F" w14:paraId="4B44BABC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5866F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16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31CFA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Водене на регистър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EB75B2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безплатно</w:t>
            </w: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EDD17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безплатно</w:t>
            </w:r>
          </w:p>
        </w:tc>
      </w:tr>
      <w:tr w:rsidR="009E362F" w:rsidRPr="00170381" w14:paraId="135EB663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C900C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17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EED65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Цена за превоз на партида* ТОН (</w:t>
            </w:r>
            <w:proofErr w:type="spellStart"/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лв</w:t>
            </w:r>
            <w:proofErr w:type="spellEnd"/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/км)</w:t>
            </w:r>
          </w:p>
        </w:tc>
        <w:tc>
          <w:tcPr>
            <w:tcW w:w="4395" w:type="dxa"/>
            <w:gridSpan w:val="2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A22B2A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9E362F" w:rsidRPr="009E362F" w14:paraId="4500E824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7BC6C" w14:textId="27D889EE" w:rsidR="009E362F" w:rsidRPr="009E362F" w:rsidRDefault="00170381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ins w:id="3" w:author="Shirletova, Maria" w:date="2019-10-11T09:23:00Z">
              <w:r>
                <w:rPr>
                  <w:rFonts w:ascii="Verdana" w:hAnsi="Verdana" w:cs="Arial"/>
                  <w:color w:val="000000"/>
                  <w:sz w:val="20"/>
                  <w:szCs w:val="20"/>
                  <w:lang w:val="bg-BG" w:eastAsia="bg-BG"/>
                </w:rPr>
                <w:t>18</w:t>
              </w:r>
            </w:ins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44782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b/>
                <w:color w:val="000000"/>
                <w:sz w:val="20"/>
                <w:szCs w:val="20"/>
                <w:lang w:val="bg-BG" w:eastAsia="bg-BG"/>
              </w:rPr>
              <w:t>Общо:</w:t>
            </w:r>
          </w:p>
        </w:tc>
        <w:tc>
          <w:tcPr>
            <w:tcW w:w="2127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842FC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E81A8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170381" w:rsidRPr="009E362F" w14:paraId="29546D77" w14:textId="77777777" w:rsidTr="00A40A2B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B16D7" w14:textId="39302DF4" w:rsidR="00170381" w:rsidRPr="009E362F" w:rsidRDefault="00170381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ins w:id="4" w:author="Shirletova, Maria" w:date="2019-10-11T09:23:00Z">
              <w:r>
                <w:rPr>
                  <w:rFonts w:ascii="Verdana" w:hAnsi="Verdana" w:cs="Arial"/>
                  <w:color w:val="000000"/>
                  <w:sz w:val="20"/>
                  <w:szCs w:val="20"/>
                  <w:lang w:val="bg-BG" w:eastAsia="bg-BG"/>
                </w:rPr>
                <w:t>19</w:t>
              </w:r>
            </w:ins>
          </w:p>
        </w:tc>
        <w:tc>
          <w:tcPr>
            <w:tcW w:w="6330" w:type="dxa"/>
            <w:gridSpan w:val="2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E52BA" w14:textId="6962D6BF" w:rsidR="00170381" w:rsidRPr="00170381" w:rsidRDefault="00170381">
            <w:pPr>
              <w:autoSpaceDE w:val="0"/>
              <w:autoSpaceDN w:val="0"/>
              <w:adjustRightInd w:val="0"/>
              <w:spacing w:before="60" w:after="60"/>
              <w:jc w:val="right"/>
              <w:rPr>
                <w:rFonts w:ascii="Verdana" w:hAnsi="Verdana" w:cs="Arial"/>
                <w:b/>
                <w:color w:val="000000"/>
                <w:sz w:val="20"/>
                <w:szCs w:val="20"/>
                <w:lang w:val="bg-BG" w:eastAsia="bg-BG"/>
                <w:rPrChange w:id="5" w:author="Shirletova, Maria" w:date="2019-10-11T09:23:00Z">
                  <w:rPr>
                    <w:rFonts w:ascii="Verdana" w:hAnsi="Verdana" w:cs="Arial"/>
                    <w:color w:val="000000"/>
                    <w:sz w:val="20"/>
                    <w:szCs w:val="20"/>
                    <w:lang w:val="bg-BG" w:eastAsia="bg-BG"/>
                  </w:rPr>
                </w:rPrChange>
              </w:rPr>
              <w:pPrChange w:id="6" w:author="Shirletova, Maria" w:date="2019-10-11T09:23:00Z">
                <w:pPr>
                  <w:autoSpaceDE w:val="0"/>
                  <w:autoSpaceDN w:val="0"/>
                  <w:adjustRightInd w:val="0"/>
                  <w:spacing w:before="60" w:after="60"/>
                  <w:jc w:val="center"/>
                </w:pPr>
              </w:pPrChange>
            </w:pPr>
            <w:ins w:id="7" w:author="Shirletova, Maria" w:date="2019-10-11T09:23:00Z">
              <w:r w:rsidRPr="00170381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  <w:rPrChange w:id="8" w:author="Shirletova, Maria" w:date="2019-10-11T09:23:00Z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bg-BG" w:eastAsia="bg-BG"/>
                    </w:rPr>
                  </w:rPrChange>
                </w:rPr>
                <w:t>Общо за ценова таблица 1:</w:t>
              </w:r>
            </w:ins>
          </w:p>
        </w:tc>
        <w:tc>
          <w:tcPr>
            <w:tcW w:w="2268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8A37A" w14:textId="77777777" w:rsidR="00170381" w:rsidRPr="009E362F" w:rsidRDefault="00170381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</w:p>
        </w:tc>
      </w:tr>
      <w:tr w:rsidR="006C7182" w:rsidRPr="009E362F" w14:paraId="2C8643EA" w14:textId="77777777" w:rsidTr="003211A1">
        <w:trPr>
          <w:ins w:id="9" w:author="Shirletova, Maria" w:date="2019-10-11T09:24:00Z"/>
        </w:trPr>
        <w:tc>
          <w:tcPr>
            <w:tcW w:w="9498" w:type="dxa"/>
            <w:gridSpan w:val="4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6B6FA" w14:textId="77777777" w:rsidR="006C7182" w:rsidRPr="009E362F" w:rsidRDefault="006C7182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ns w:id="10" w:author="Shirletova, Maria" w:date="2019-10-11T09:24:00Z"/>
                <w:rFonts w:ascii="Verdana" w:hAnsi="Verdana" w:cs="Arial"/>
                <w:b/>
                <w:color w:val="000000"/>
                <w:sz w:val="20"/>
                <w:szCs w:val="20"/>
                <w:lang w:val="en-US" w:eastAsia="bg-BG"/>
              </w:rPr>
            </w:pPr>
          </w:p>
          <w:p w14:paraId="1D8FB101" w14:textId="7D6DBA56" w:rsidR="006C7182" w:rsidRPr="009E362F" w:rsidRDefault="006C71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ns w:id="11" w:author="Shirletova, Maria" w:date="2019-10-11T09:24:00Z"/>
                <w:rFonts w:ascii="Verdana" w:hAnsi="Verdana" w:cs="Arial"/>
                <w:b/>
                <w:color w:val="000000"/>
                <w:sz w:val="20"/>
                <w:szCs w:val="20"/>
                <w:lang w:val="bg-BG" w:eastAsia="bg-BG"/>
              </w:rPr>
              <w:pPrChange w:id="12" w:author="Shirletova, Maria" w:date="2019-10-11T09:24:00Z">
                <w:pPr>
                  <w:autoSpaceDE w:val="0"/>
                  <w:autoSpaceDN w:val="0"/>
                  <w:adjustRightInd w:val="0"/>
                  <w:spacing w:before="60" w:after="60"/>
                </w:pPr>
              </w:pPrChange>
            </w:pPr>
            <w:ins w:id="13" w:author="Shirletova, Maria" w:date="2019-10-11T09:24:00Z">
              <w:r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>Ценова таблица 2</w:t>
              </w:r>
            </w:ins>
          </w:p>
        </w:tc>
      </w:tr>
      <w:tr w:rsidR="009E362F" w:rsidRPr="009E362F" w:rsidDel="002C4B82" w14:paraId="6202C283" w14:textId="4F2CA2C2" w:rsidTr="008853FD">
        <w:trPr>
          <w:del w:id="14" w:author="Shirletova, Maria" w:date="2019-10-11T09:25:00Z"/>
        </w:trPr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68C50" w14:textId="7BC2F19E" w:rsidR="009E362F" w:rsidRPr="009E362F" w:rsidDel="002C4B82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del w:id="15" w:author="Shirletova, Maria" w:date="2019-10-11T09:25:00Z"/>
                <w:rFonts w:ascii="Verdana" w:hAnsi="Verdana" w:cs="Arial"/>
                <w:b/>
                <w:color w:val="000000"/>
                <w:sz w:val="20"/>
                <w:szCs w:val="20"/>
                <w:lang w:val="en-US" w:eastAsia="bg-BG"/>
              </w:rPr>
            </w:pPr>
            <w:del w:id="16" w:author="Shirletova, Maria" w:date="2019-10-11T09:25:00Z">
              <w:r w:rsidRPr="009E362F" w:rsidDel="006C7182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en-US" w:eastAsia="bg-BG"/>
                </w:rPr>
                <w:delText>II.</w:delText>
              </w:r>
            </w:del>
          </w:p>
        </w:tc>
        <w:tc>
          <w:tcPr>
            <w:tcW w:w="8598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D1ADBC" w14:textId="00BC343C" w:rsidR="009E362F" w:rsidRPr="009E362F" w:rsidDel="002C4B82" w:rsidRDefault="009E362F" w:rsidP="008853FD">
            <w:pPr>
              <w:autoSpaceDE w:val="0"/>
              <w:autoSpaceDN w:val="0"/>
              <w:adjustRightInd w:val="0"/>
              <w:spacing w:before="60" w:after="60"/>
              <w:rPr>
                <w:del w:id="17" w:author="Shirletova, Maria" w:date="2019-10-11T09:25:00Z"/>
                <w:rFonts w:ascii="Verdana" w:hAnsi="Verdana" w:cs="Arial"/>
                <w:b/>
                <w:color w:val="000000"/>
                <w:sz w:val="20"/>
                <w:szCs w:val="20"/>
                <w:lang w:val="bg-BG" w:eastAsia="bg-BG"/>
              </w:rPr>
            </w:pPr>
            <w:del w:id="18" w:author="Shirletova, Maria" w:date="2019-10-11T09:25:00Z">
              <w:r w:rsidRPr="009E362F" w:rsidDel="006C7182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delText>Резервни части</w:delText>
              </w:r>
            </w:del>
          </w:p>
        </w:tc>
      </w:tr>
      <w:tr w:rsidR="002C4B82" w:rsidRPr="00170381" w14:paraId="33379393" w14:textId="77777777" w:rsidTr="00E47D23">
        <w:trPr>
          <w:ins w:id="19" w:author="Shirletova, Maria" w:date="2019-10-11T09:24:00Z"/>
        </w:trPr>
        <w:tc>
          <w:tcPr>
            <w:tcW w:w="5103" w:type="dxa"/>
            <w:gridSpan w:val="2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641922" w14:textId="4D1D46D8" w:rsidR="002C4B82" w:rsidRPr="009E362F" w:rsidRDefault="002C4B82" w:rsidP="008853F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ins w:id="20" w:author="Shirletova, Maria" w:date="2019-10-11T09:24:00Z"/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ins w:id="21" w:author="Shirletova, Maria" w:date="2019-10-11T09:25:00Z">
              <w:r w:rsidRPr="009E362F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>Резервни части</w:t>
              </w:r>
            </w:ins>
          </w:p>
        </w:tc>
        <w:tc>
          <w:tcPr>
            <w:tcW w:w="4395" w:type="dxa"/>
            <w:gridSpan w:val="2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52CE1" w14:textId="27D0B2F0" w:rsidR="002C4B82" w:rsidRPr="002C4B82" w:rsidRDefault="002C4B82" w:rsidP="002C4B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ns w:id="22" w:author="Shirletova, Maria" w:date="2019-10-11T09:24:00Z"/>
                <w:rFonts w:ascii="Verdana" w:hAnsi="Verdana" w:cs="Arial"/>
                <w:b/>
                <w:color w:val="000000"/>
                <w:sz w:val="20"/>
                <w:szCs w:val="20"/>
                <w:lang w:val="bg-BG" w:eastAsia="bg-BG"/>
                <w:rPrChange w:id="23" w:author="Shirletova, Maria" w:date="2019-10-11T09:25:00Z">
                  <w:rPr>
                    <w:ins w:id="24" w:author="Shirletova, Maria" w:date="2019-10-11T09:24:00Z"/>
                    <w:rFonts w:ascii="Verdana" w:hAnsi="Verdana" w:cs="Arial"/>
                    <w:color w:val="000000"/>
                    <w:sz w:val="20"/>
                    <w:szCs w:val="20"/>
                    <w:lang w:val="bg-BG" w:eastAsia="bg-BG"/>
                  </w:rPr>
                </w:rPrChange>
              </w:rPr>
            </w:pPr>
            <w:ins w:id="25" w:author="Shirletova, Maria" w:date="2019-10-11T09:25:00Z">
              <w:r w:rsidRPr="002C4B82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 xml:space="preserve">Ед. цена в </w:t>
              </w:r>
              <w:proofErr w:type="spellStart"/>
              <w:r w:rsidRPr="002C4B82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>л</w:t>
              </w:r>
            </w:ins>
            <w:ins w:id="26" w:author="Shirletova, Maria" w:date="2019-10-11T09:26:00Z">
              <w:r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>в</w:t>
              </w:r>
              <w:proofErr w:type="spellEnd"/>
              <w:r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>/бр.</w:t>
              </w:r>
            </w:ins>
            <w:ins w:id="27" w:author="Shirletova, Maria" w:date="2019-10-11T09:25:00Z">
              <w:r w:rsidRPr="002C4B82"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  <w:rPrChange w:id="28" w:author="Shirletova, Maria" w:date="2019-10-11T09:25:00Z">
                    <w:rPr>
                      <w:rFonts w:ascii="Verdana" w:hAnsi="Verdana" w:cs="Arial"/>
                      <w:color w:val="000000"/>
                      <w:sz w:val="20"/>
                      <w:szCs w:val="20"/>
                      <w:lang w:val="bg-BG" w:eastAsia="bg-BG"/>
                    </w:rPr>
                  </w:rPrChange>
                </w:rPr>
                <w:t xml:space="preserve"> без ДДС</w:t>
              </w:r>
              <w:r>
                <w:rPr>
                  <w:rFonts w:ascii="Verdana" w:hAnsi="Verdana" w:cs="Arial"/>
                  <w:b/>
                  <w:color w:val="000000"/>
                  <w:sz w:val="20"/>
                  <w:szCs w:val="20"/>
                  <w:lang w:val="bg-BG" w:eastAsia="bg-BG"/>
                </w:rPr>
                <w:t xml:space="preserve"> </w:t>
              </w:r>
            </w:ins>
          </w:p>
        </w:tc>
      </w:tr>
      <w:tr w:rsidR="009E362F" w:rsidRPr="00170381" w14:paraId="26523051" w14:textId="77777777" w:rsidTr="008853FD">
        <w:tc>
          <w:tcPr>
            <w:tcW w:w="90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ED04CB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1.</w:t>
            </w:r>
          </w:p>
        </w:tc>
        <w:tc>
          <w:tcPr>
            <w:tcW w:w="4203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D9420" w14:textId="212673DE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Спирателен вентил за варел/бутилка за хлор, който да е еднакъв с монтираните такива на съдовете на Възложителя (лв</w:t>
            </w:r>
            <w:ins w:id="29" w:author="Shirletova, Maria" w:date="2019-10-11T09:25:00Z">
              <w:r w:rsidR="002C4B82">
                <w:rPr>
                  <w:rFonts w:ascii="Verdana" w:hAnsi="Verdana" w:cs="Arial"/>
                  <w:color w:val="000000"/>
                  <w:sz w:val="20"/>
                  <w:szCs w:val="20"/>
                  <w:lang w:val="bg-BG" w:eastAsia="bg-BG"/>
                </w:rPr>
                <w:t>.</w:t>
              </w:r>
            </w:ins>
            <w:r w:rsidRPr="009E362F"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  <w:t>/бр.)</w:t>
            </w:r>
          </w:p>
        </w:tc>
        <w:tc>
          <w:tcPr>
            <w:tcW w:w="4395" w:type="dxa"/>
            <w:gridSpan w:val="2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841D4" w14:textId="77777777" w:rsidR="009E362F" w:rsidRPr="009E362F" w:rsidRDefault="009E362F" w:rsidP="008853FD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bg-BG" w:eastAsia="bg-BG"/>
              </w:rPr>
            </w:pPr>
          </w:p>
        </w:tc>
      </w:tr>
    </w:tbl>
    <w:p w14:paraId="2CB51FC0" w14:textId="77777777" w:rsidR="008C7171" w:rsidRDefault="008C7171" w:rsidP="008C7171">
      <w:pPr>
        <w:pStyle w:val="ListParagraph"/>
        <w:jc w:val="center"/>
        <w:rPr>
          <w:rFonts w:ascii="Verdana" w:hAnsi="Verdana"/>
          <w:sz w:val="20"/>
          <w:szCs w:val="20"/>
          <w:lang w:val="bg-BG"/>
        </w:rPr>
      </w:pPr>
    </w:p>
    <w:p w14:paraId="72C3EAE5" w14:textId="4ADADCA2" w:rsidR="008C7171" w:rsidRDefault="009E362F" w:rsidP="008C7171">
      <w:pPr>
        <w:keepLines/>
        <w:tabs>
          <w:tab w:val="center" w:pos="4513"/>
        </w:tabs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</w:t>
      </w:r>
      <w:r w:rsidR="008C7171">
        <w:rPr>
          <w:rFonts w:ascii="Verdana" w:hAnsi="Verdana"/>
          <w:b/>
          <w:sz w:val="20"/>
          <w:szCs w:val="20"/>
          <w:lang w:val="bg-BG"/>
        </w:rPr>
        <w:t>ата……………………</w:t>
      </w:r>
      <w:r w:rsidR="008C7171">
        <w:rPr>
          <w:rFonts w:ascii="Verdana" w:hAnsi="Verdana"/>
          <w:b/>
          <w:sz w:val="20"/>
          <w:szCs w:val="20"/>
          <w:lang w:val="bg-BG"/>
        </w:rPr>
        <w:tab/>
        <w:t>Участник:</w:t>
      </w:r>
    </w:p>
    <w:p w14:paraId="61173A71" w14:textId="77777777" w:rsidR="008C7171" w:rsidRDefault="008C7171" w:rsidP="008C7171">
      <w:pPr>
        <w:keepLines/>
        <w:tabs>
          <w:tab w:val="center" w:pos="4513"/>
        </w:tabs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ab/>
      </w:r>
      <w:r>
        <w:rPr>
          <w:rFonts w:ascii="Verdana" w:hAnsi="Verdana"/>
          <w:b/>
          <w:sz w:val="20"/>
          <w:szCs w:val="20"/>
          <w:lang w:val="bg-BG"/>
        </w:rPr>
        <w:tab/>
        <w:t>____________</w:t>
      </w:r>
    </w:p>
    <w:sectPr w:rsidR="008C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achev, Ivan" w:date="2019-10-01T11:32:00Z" w:initials="KI">
    <w:p w14:paraId="07C1C69F" w14:textId="0E435EE0" w:rsidR="009E362F" w:rsidRPr="009E362F" w:rsidRDefault="009E362F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Никъде нямаме място на изпълнение?</w:t>
      </w:r>
    </w:p>
  </w:comment>
  <w:comment w:id="2" w:author="Kachev, Ivan" w:date="2019-10-01T11:31:00Z" w:initials="KI">
    <w:p w14:paraId="775571D0" w14:textId="6825A898" w:rsidR="009E362F" w:rsidRPr="009E362F" w:rsidRDefault="009E362F">
      <w:pPr>
        <w:pStyle w:val="CommentText"/>
        <w:rPr>
          <w:lang w:val="bg-BG"/>
        </w:rPr>
      </w:pPr>
      <w:r>
        <w:rPr>
          <w:rStyle w:val="CommentReference"/>
        </w:rPr>
        <w:annotationRef/>
      </w:r>
      <w:r>
        <w:rPr>
          <w:lang w:val="bg-BG"/>
        </w:rPr>
        <w:t>Това го преместих от плащанията не му е там мястото.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7C1C69F" w15:done="0"/>
  <w15:commentEx w15:paraId="775571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E1E7F"/>
    <w:multiLevelType w:val="multilevel"/>
    <w:tmpl w:val="20A4B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080" w:hanging="360"/>
      </w:pPr>
      <w:rPr>
        <w:rFonts w:ascii="Verdana" w:hAnsi="Verdana" w:hint="default"/>
        <w:b w:val="0"/>
        <w:i w:val="0"/>
        <w:sz w:val="20"/>
        <w:szCs w:val="20"/>
      </w:rPr>
    </w:lvl>
    <w:lvl w:ilvl="2">
      <w:start w:val="1"/>
      <w:numFmt w:val="decimal"/>
      <w:lvlText w:val="%1.%3."/>
      <w:lvlJc w:val="left"/>
      <w:pPr>
        <w:tabs>
          <w:tab w:val="num" w:pos="1440"/>
        </w:tabs>
        <w:ind w:left="1440" w:hanging="720"/>
      </w:pPr>
      <w:rPr>
        <w:rFonts w:ascii="Bookman Old Style" w:hAnsi="Bookman Old Style" w:hint="default"/>
        <w:b w:val="0"/>
        <w:i w:val="0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4F7A35B2"/>
    <w:multiLevelType w:val="multilevel"/>
    <w:tmpl w:val="AE8CDD5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2.%2. "/>
      <w:lvlJc w:val="left"/>
      <w:pPr>
        <w:tabs>
          <w:tab w:val="num" w:pos="1333"/>
        </w:tabs>
        <w:ind w:left="766" w:hanging="624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Restart w:val="1"/>
      <w:isLgl/>
      <w:suff w:val="space"/>
      <w:lvlText w:val="2.%2.%3."/>
      <w:lvlJc w:val="left"/>
      <w:pPr>
        <w:ind w:left="121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  <w:rPr>
        <w:rFonts w:hint="default"/>
      </w:rPr>
    </w:lvl>
  </w:abstractNum>
  <w:abstractNum w:abstractNumId="2" w15:restartNumberingAfterBreak="0">
    <w:nsid w:val="65B51F95"/>
    <w:multiLevelType w:val="hybridMultilevel"/>
    <w:tmpl w:val="77B274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B72484"/>
    <w:multiLevelType w:val="multilevel"/>
    <w:tmpl w:val="DA64C9C4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6E964A8D"/>
    <w:multiLevelType w:val="multilevel"/>
    <w:tmpl w:val="C5D07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6F071CEC"/>
    <w:multiLevelType w:val="hybridMultilevel"/>
    <w:tmpl w:val="6D6092B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CC7CB7"/>
    <w:multiLevelType w:val="hybridMultilevel"/>
    <w:tmpl w:val="8B3044B0"/>
    <w:lvl w:ilvl="0" w:tplc="4CE0949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C1CB8"/>
    <w:multiLevelType w:val="multilevel"/>
    <w:tmpl w:val="8D3464E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05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b/>
        <w:i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chev, Ivan">
    <w15:presenceInfo w15:providerId="AD" w15:userId="S-1-5-21-1390067357-73586283-725345543-216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171"/>
    <w:rsid w:val="001006D9"/>
    <w:rsid w:val="00170381"/>
    <w:rsid w:val="001A2FE2"/>
    <w:rsid w:val="002C4B82"/>
    <w:rsid w:val="003C3CF6"/>
    <w:rsid w:val="006C7182"/>
    <w:rsid w:val="0070685E"/>
    <w:rsid w:val="008C7171"/>
    <w:rsid w:val="009E362F"/>
    <w:rsid w:val="00B819C0"/>
    <w:rsid w:val="00D6792E"/>
    <w:rsid w:val="00DB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FBE9D0"/>
  <w15:docId w15:val="{A780DB3A-4897-4F40-81DD-ECCA92A4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17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8C7171"/>
    <w:pPr>
      <w:keepNext/>
      <w:outlineLvl w:val="1"/>
    </w:pPr>
    <w:rPr>
      <w:rFonts w:ascii="Times New Roman" w:hAnsi="Times New Roman"/>
      <w:color w:val="333333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qFormat/>
    <w:locked/>
    <w:rsid w:val="008C717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8C717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semiHidden/>
    <w:rsid w:val="008C7171"/>
    <w:rPr>
      <w:rFonts w:ascii="Times New Roman" w:eastAsia="Times New Roman" w:hAnsi="Times New Roman" w:cs="Times New Roman"/>
      <w:color w:val="333333"/>
      <w:sz w:val="36"/>
      <w:szCs w:val="3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C717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B4A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A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A78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A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A78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A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A78"/>
    <w:rPr>
      <w:rFonts w:ascii="Segoe UI" w:eastAsia="Times New Roman" w:hAnsi="Segoe UI" w:cs="Segoe UI"/>
      <w:sz w:val="18"/>
      <w:szCs w:val="18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9E362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362F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Kachev, Ivan</dc:creator>
  <cp:keywords/>
  <dc:description/>
  <cp:lastModifiedBy>Kachev, Ivan</cp:lastModifiedBy>
  <cp:revision>2</cp:revision>
  <dcterms:created xsi:type="dcterms:W3CDTF">2019-10-15T11:28:00Z</dcterms:created>
  <dcterms:modified xsi:type="dcterms:W3CDTF">2019-10-15T11:28:00Z</dcterms:modified>
</cp:coreProperties>
</file>